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310153">
      <w:r>
        <w:rPr>
          <w:noProof/>
        </w:rPr>
        <w:drawing>
          <wp:inline distT="0" distB="0" distL="0" distR="0">
            <wp:extent cx="1886213" cy="762106"/>
            <wp:effectExtent l="0" t="0" r="0" b="0"/>
            <wp:docPr id="266" name="圖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320181B.tmp"/>
                    <pic:cNvPicPr/>
                  </pic:nvPicPr>
                  <pic:blipFill>
                    <a:blip r:embed="rId5">
                      <a:extLst>
                        <a:ext uri="{28A0092B-C50C-407E-A947-70E740481C1C}">
                          <a14:useLocalDpi xmlns:a14="http://schemas.microsoft.com/office/drawing/2010/main" val="0"/>
                        </a:ext>
                      </a:extLst>
                    </a:blip>
                    <a:stretch>
                      <a:fillRect/>
                    </a:stretch>
                  </pic:blipFill>
                  <pic:spPr>
                    <a:xfrm>
                      <a:off x="0" y="0"/>
                      <a:ext cx="1886213" cy="762106"/>
                    </a:xfrm>
                    <a:prstGeom prst="rect">
                      <a:avLst/>
                    </a:prstGeom>
                  </pic:spPr>
                </pic:pic>
              </a:graphicData>
            </a:graphic>
          </wp:inline>
        </w:drawing>
      </w:r>
    </w:p>
    <w:p w:rsidR="00310153" w:rsidRPr="00310153" w:rsidRDefault="00310153" w:rsidP="00310153">
      <w:pPr>
        <w:widowControl/>
        <w:spacing w:before="100" w:beforeAutospacing="1" w:after="100" w:afterAutospacing="1"/>
        <w:outlineLvl w:val="0"/>
        <w:rPr>
          <w:rFonts w:ascii="新細明體" w:eastAsia="新細明體" w:hAnsi="新細明體" w:cs="新細明體"/>
          <w:b/>
          <w:bCs/>
          <w:color w:val="00326E"/>
          <w:kern w:val="36"/>
          <w:sz w:val="36"/>
          <w:szCs w:val="36"/>
        </w:rPr>
      </w:pPr>
      <w:r w:rsidRPr="00310153">
        <w:rPr>
          <w:rFonts w:ascii="新細明體" w:eastAsia="新細明體" w:hAnsi="新細明體" w:cs="新細明體"/>
          <w:b/>
          <w:bCs/>
          <w:color w:val="00326E"/>
          <w:kern w:val="36"/>
          <w:sz w:val="36"/>
          <w:szCs w:val="36"/>
        </w:rPr>
        <w:t>輔英科大再傳捷報！</w:t>
      </w:r>
      <w:proofErr w:type="gramStart"/>
      <w:r w:rsidRPr="00310153">
        <w:rPr>
          <w:rFonts w:ascii="新細明體" w:eastAsia="新細明體" w:hAnsi="新細明體" w:cs="新細明體"/>
          <w:b/>
          <w:bCs/>
          <w:color w:val="00326E"/>
          <w:kern w:val="36"/>
          <w:sz w:val="36"/>
          <w:szCs w:val="36"/>
        </w:rPr>
        <w:t>師生齊奪全國</w:t>
      </w:r>
      <w:proofErr w:type="gramEnd"/>
      <w:r w:rsidRPr="00310153">
        <w:rPr>
          <w:rFonts w:ascii="新細明體" w:eastAsia="新細明體" w:hAnsi="新細明體" w:cs="新細明體"/>
          <w:b/>
          <w:bCs/>
          <w:color w:val="00326E"/>
          <w:kern w:val="36"/>
          <w:sz w:val="36"/>
          <w:szCs w:val="36"/>
        </w:rPr>
        <w:t>優秀青年與績優獎項</w:t>
      </w:r>
    </w:p>
    <w:p w:rsidR="00310153" w:rsidRPr="00310153" w:rsidRDefault="00310153" w:rsidP="00310153">
      <w:pPr>
        <w:widowControl/>
        <w:rPr>
          <w:rFonts w:ascii="新細明體" w:eastAsia="新細明體" w:hAnsi="新細明體" w:cs="新細明體"/>
          <w:kern w:val="0"/>
          <w:szCs w:val="24"/>
        </w:rPr>
      </w:pPr>
      <w:proofErr w:type="gramStart"/>
      <w:r w:rsidRPr="00310153">
        <w:rPr>
          <w:rFonts w:ascii="新細明體" w:eastAsia="新細明體" w:hAnsi="新細明體" w:cs="新細明體"/>
          <w:kern w:val="0"/>
          <w:szCs w:val="24"/>
        </w:rPr>
        <w:t>【</w:t>
      </w:r>
      <w:proofErr w:type="gramEnd"/>
      <w:r w:rsidRPr="00310153">
        <w:rPr>
          <w:rFonts w:ascii="新細明體" w:eastAsia="新細明體" w:hAnsi="新細明體" w:cs="新細明體"/>
          <w:kern w:val="0"/>
          <w:szCs w:val="24"/>
        </w:rPr>
        <w:t>『好報』報系：台灣好報</w:t>
      </w:r>
      <w:proofErr w:type="gramStart"/>
      <w:r w:rsidRPr="00310153">
        <w:rPr>
          <w:rFonts w:ascii="新細明體" w:eastAsia="新細明體" w:hAnsi="新細明體" w:cs="新細明體"/>
          <w:kern w:val="0"/>
          <w:szCs w:val="24"/>
        </w:rPr>
        <w:t>】</w:t>
      </w:r>
      <w:proofErr w:type="gramEnd"/>
      <w:r w:rsidRPr="00310153">
        <w:rPr>
          <w:rFonts w:ascii="新細明體" w:eastAsia="新細明體" w:hAnsi="新細明體" w:cs="新細明體"/>
          <w:kern w:val="0"/>
          <w:szCs w:val="24"/>
        </w:rPr>
        <w:t>2025-05-06 10:46</w:t>
      </w:r>
    </w:p>
    <w:p w:rsidR="00310153" w:rsidRPr="00310153" w:rsidRDefault="00310153" w:rsidP="00310153">
      <w:pPr>
        <w:widowControl/>
        <w:rPr>
          <w:rFonts w:ascii="新細明體" w:eastAsia="新細明體" w:hAnsi="新細明體" w:cs="新細明體"/>
          <w:kern w:val="0"/>
          <w:szCs w:val="24"/>
        </w:rPr>
      </w:pPr>
      <w:r w:rsidRPr="00310153">
        <w:rPr>
          <w:rFonts w:ascii="新細明體" w:eastAsia="新細明體" w:hAnsi="新細明體" w:cs="新細明體"/>
          <w:noProof/>
          <w:kern w:val="0"/>
          <w:szCs w:val="24"/>
        </w:rPr>
        <w:drawing>
          <wp:inline distT="0" distB="0" distL="0" distR="0" wp14:anchorId="4335C6E8" wp14:editId="0CF43D72">
            <wp:extent cx="5664200" cy="4248150"/>
            <wp:effectExtent l="0" t="0" r="0" b="0"/>
            <wp:docPr id="267" name="圖片 267" descr="https://newstaiwan.net/wp-content/uploads/2025/05/a0b7bc4c89e70e5dbeae99e50c46d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wstaiwan.net/wp-content/uploads/2025/05/a0b7bc4c89e70e5dbeae99e50c46d17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64200" cy="4248150"/>
                    </a:xfrm>
                    <a:prstGeom prst="rect">
                      <a:avLst/>
                    </a:prstGeom>
                    <a:noFill/>
                    <a:ln>
                      <a:noFill/>
                    </a:ln>
                  </pic:spPr>
                </pic:pic>
              </a:graphicData>
            </a:graphic>
          </wp:inline>
        </w:drawing>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【記者 王苡蘋╱高雄 報導】輔英科大教職員工生表現搶眼，盧俊穎等八位同學榮獲全國、縣市、校級大專優秀青年獎；學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處、國際處六位教職員工恪守職責，表現傑出，各獲教育部、僑委會等單位頒獎表揚。</w:t>
      </w:r>
    </w:p>
    <w:p w:rsidR="00310153" w:rsidRPr="00310153" w:rsidRDefault="00310153" w:rsidP="00310153">
      <w:pPr>
        <w:widowControl/>
        <w:rPr>
          <w:rFonts w:ascii="新細明體" w:eastAsia="新細明體" w:hAnsi="新細明體" w:cs="新細明體"/>
          <w:kern w:val="0"/>
          <w:szCs w:val="24"/>
        </w:rPr>
      </w:pPr>
      <w:r w:rsidRPr="00310153">
        <w:rPr>
          <w:rFonts w:ascii="新細明體" w:eastAsia="新細明體" w:hAnsi="新細明體" w:cs="新細明體"/>
          <w:noProof/>
          <w:kern w:val="0"/>
          <w:szCs w:val="24"/>
        </w:rPr>
        <w:lastRenderedPageBreak/>
        <w:drawing>
          <wp:inline distT="0" distB="0" distL="0" distR="0" wp14:anchorId="011C7C8A" wp14:editId="13E4A6AF">
            <wp:extent cx="5270500" cy="3952875"/>
            <wp:effectExtent l="0" t="0" r="6350" b="9525"/>
            <wp:docPr id="268" name="圖片 268" descr="https://newstaiwan.net/wp-content/uploads/2025/05/c9ca1ef02774dda7ae19d72fed4a03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ewstaiwan.net/wp-content/uploads/2025/05/c9ca1ef02774dda7ae19d72fed4a031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952875"/>
                    </a:xfrm>
                    <a:prstGeom prst="rect">
                      <a:avLst/>
                    </a:prstGeom>
                    <a:noFill/>
                    <a:ln>
                      <a:noFill/>
                    </a:ln>
                  </pic:spPr>
                </pic:pic>
              </a:graphicData>
            </a:graphic>
          </wp:inline>
        </w:drawing>
      </w:r>
      <w:r w:rsidRPr="00310153">
        <w:rPr>
          <w:rFonts w:ascii="新細明體" w:eastAsia="新細明體" w:hAnsi="新細明體" w:cs="新細明體"/>
          <w:kern w:val="0"/>
          <w:szCs w:val="24"/>
        </w:rPr>
        <w:t>▲林惠賢校長偕同主管與表現優異之教職員工合影，含學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處吳少萍心理師(右三)、</w:t>
      </w:r>
      <w:proofErr w:type="gramStart"/>
      <w:r w:rsidRPr="00310153">
        <w:rPr>
          <w:rFonts w:ascii="新細明體" w:eastAsia="新細明體" w:hAnsi="新細明體" w:cs="新細明體"/>
          <w:kern w:val="0"/>
          <w:szCs w:val="24"/>
        </w:rPr>
        <w:t>蘇唐玉</w:t>
      </w:r>
      <w:proofErr w:type="gramEnd"/>
      <w:r w:rsidRPr="00310153">
        <w:rPr>
          <w:rFonts w:ascii="新細明體" w:eastAsia="新細明體" w:hAnsi="新細明體" w:cs="新細明體"/>
          <w:kern w:val="0"/>
          <w:szCs w:val="24"/>
        </w:rPr>
        <w:t>組員(左四)、</w:t>
      </w:r>
      <w:proofErr w:type="gramStart"/>
      <w:r w:rsidRPr="00310153">
        <w:rPr>
          <w:rFonts w:ascii="新細明體" w:eastAsia="新細明體" w:hAnsi="新細明體" w:cs="新細明體"/>
          <w:kern w:val="0"/>
          <w:szCs w:val="24"/>
        </w:rPr>
        <w:t>許瑞蘭校安輔導員</w:t>
      </w:r>
      <w:proofErr w:type="gramEnd"/>
      <w:r w:rsidRPr="00310153">
        <w:rPr>
          <w:rFonts w:ascii="新細明體" w:eastAsia="新細明體" w:hAnsi="新細明體" w:cs="新細明體"/>
          <w:kern w:val="0"/>
          <w:szCs w:val="24"/>
        </w:rPr>
        <w:t>(右四)，及國際處陳順明先生(左二)、李</w:t>
      </w:r>
      <w:proofErr w:type="gramStart"/>
      <w:r w:rsidRPr="00310153">
        <w:rPr>
          <w:rFonts w:ascii="新細明體" w:eastAsia="新細明體" w:hAnsi="新細明體" w:cs="新細明體"/>
          <w:kern w:val="0"/>
          <w:szCs w:val="24"/>
        </w:rPr>
        <w:t>琝苓</w:t>
      </w:r>
      <w:proofErr w:type="gramEnd"/>
      <w:r w:rsidRPr="00310153">
        <w:rPr>
          <w:rFonts w:ascii="新細明體" w:eastAsia="新細明體" w:hAnsi="新細明體" w:cs="新細明體"/>
          <w:kern w:val="0"/>
          <w:szCs w:val="24"/>
        </w:rPr>
        <w:t>女士(右</w:t>
      </w:r>
      <w:proofErr w:type="gramStart"/>
      <w:r w:rsidRPr="00310153">
        <w:rPr>
          <w:rFonts w:ascii="新細明體" w:eastAsia="新細明體" w:hAnsi="新細明體" w:cs="新細明體"/>
          <w:kern w:val="0"/>
          <w:szCs w:val="24"/>
        </w:rPr>
        <w:t>一</w:t>
      </w:r>
      <w:proofErr w:type="gramEnd"/>
      <w:r w:rsidRPr="00310153">
        <w:rPr>
          <w:rFonts w:ascii="新細明體" w:eastAsia="新細明體" w:hAnsi="新細明體" w:cs="新細明體"/>
          <w:kern w:val="0"/>
          <w:szCs w:val="24"/>
        </w:rPr>
        <w:t>)。</w:t>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林惠賢校長表示，教職員工表現傑出者，包括學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310153">
        <w:rPr>
          <w:rFonts w:ascii="新細明體" w:eastAsia="新細明體" w:hAnsi="新細明體" w:cs="新細明體"/>
          <w:kern w:val="0"/>
          <w:szCs w:val="24"/>
        </w:rPr>
        <w:t>務處課指組蘇唐</w:t>
      </w:r>
      <w:proofErr w:type="gramEnd"/>
      <w:r w:rsidRPr="00310153">
        <w:rPr>
          <w:rFonts w:ascii="新細明體" w:eastAsia="新細明體" w:hAnsi="新細明體" w:cs="新細明體"/>
          <w:kern w:val="0"/>
          <w:szCs w:val="24"/>
        </w:rPr>
        <w:t>玉組員獲一一三學年度教育部友善校園獎</w:t>
      </w:r>
      <w:proofErr w:type="gramStart"/>
      <w:r w:rsidRPr="00310153">
        <w:rPr>
          <w:rFonts w:ascii="新細明體" w:eastAsia="新細明體" w:hAnsi="新細明體" w:cs="新細明體"/>
          <w:kern w:val="0"/>
          <w:szCs w:val="24"/>
        </w:rPr>
        <w:t>—</w:t>
      </w:r>
      <w:proofErr w:type="gramEnd"/>
      <w:r w:rsidRPr="00310153">
        <w:rPr>
          <w:rFonts w:ascii="新細明體" w:eastAsia="新細明體" w:hAnsi="新細明體" w:cs="新細明體"/>
          <w:kern w:val="0"/>
          <w:szCs w:val="24"/>
        </w:rPr>
        <w:t>南區大專校園傑出學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人員；生輔組</w:t>
      </w:r>
      <w:proofErr w:type="gramStart"/>
      <w:r w:rsidRPr="00310153">
        <w:rPr>
          <w:rFonts w:ascii="新細明體" w:eastAsia="新細明體" w:hAnsi="新細明體" w:cs="新細明體"/>
          <w:kern w:val="0"/>
          <w:szCs w:val="24"/>
        </w:rPr>
        <w:t>許瑞蘭校安輔導員</w:t>
      </w:r>
      <w:proofErr w:type="gramEnd"/>
      <w:r w:rsidRPr="00310153">
        <w:rPr>
          <w:rFonts w:ascii="新細明體" w:eastAsia="新細明體" w:hAnsi="新細明體" w:cs="新細明體"/>
          <w:kern w:val="0"/>
          <w:szCs w:val="24"/>
        </w:rPr>
        <w:t>獲一一三學年度教育部友善校園獎</w:t>
      </w:r>
      <w:proofErr w:type="gramStart"/>
      <w:r w:rsidRPr="00310153">
        <w:rPr>
          <w:rFonts w:ascii="新細明體" w:eastAsia="新細明體" w:hAnsi="新細明體" w:cs="新細明體"/>
          <w:kern w:val="0"/>
          <w:szCs w:val="24"/>
        </w:rPr>
        <w:t>—</w:t>
      </w:r>
      <w:proofErr w:type="gramEnd"/>
      <w:r w:rsidRPr="00310153">
        <w:rPr>
          <w:rFonts w:ascii="新細明體" w:eastAsia="新細明體" w:hAnsi="新細明體" w:cs="新細明體"/>
          <w:kern w:val="0"/>
          <w:szCs w:val="24"/>
        </w:rPr>
        <w:t>優秀新進學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人員；國際處陳順明、李</w:t>
      </w:r>
      <w:proofErr w:type="gramStart"/>
      <w:r w:rsidRPr="00310153">
        <w:rPr>
          <w:rFonts w:ascii="新細明體" w:eastAsia="新細明體" w:hAnsi="新細明體" w:cs="新細明體"/>
          <w:kern w:val="0"/>
          <w:szCs w:val="24"/>
        </w:rPr>
        <w:t>琝苓</w:t>
      </w:r>
      <w:proofErr w:type="gramEnd"/>
      <w:r w:rsidRPr="00310153">
        <w:rPr>
          <w:rFonts w:ascii="新細明體" w:eastAsia="新細明體" w:hAnsi="新細明體" w:cs="新細明體"/>
          <w:kern w:val="0"/>
          <w:szCs w:val="24"/>
        </w:rPr>
        <w:t>雙雙獲得僑委</w:t>
      </w:r>
      <w:proofErr w:type="gramStart"/>
      <w:r w:rsidRPr="00310153">
        <w:rPr>
          <w:rFonts w:ascii="新細明體" w:eastAsia="新細明體" w:hAnsi="新細明體" w:cs="新細明體"/>
          <w:kern w:val="0"/>
          <w:szCs w:val="24"/>
        </w:rPr>
        <w:t>會績優僑輔</w:t>
      </w:r>
      <w:proofErr w:type="gramEnd"/>
      <w:r w:rsidRPr="00310153">
        <w:rPr>
          <w:rFonts w:ascii="新細明體" w:eastAsia="新細明體" w:hAnsi="新細明體" w:cs="新細明體"/>
          <w:kern w:val="0"/>
          <w:szCs w:val="24"/>
        </w:rPr>
        <w:t>工作人員獎。</w:t>
      </w:r>
    </w:p>
    <w:p w:rsidR="00310153" w:rsidRPr="00310153" w:rsidRDefault="00310153" w:rsidP="00310153">
      <w:pPr>
        <w:widowControl/>
        <w:rPr>
          <w:rFonts w:ascii="新細明體" w:eastAsia="新細明體" w:hAnsi="新細明體" w:cs="新細明體"/>
          <w:kern w:val="0"/>
          <w:szCs w:val="24"/>
        </w:rPr>
      </w:pPr>
      <w:r w:rsidRPr="00310153">
        <w:rPr>
          <w:rFonts w:ascii="新細明體" w:eastAsia="新細明體" w:hAnsi="新細明體" w:cs="新細明體"/>
          <w:kern w:val="0"/>
          <w:szCs w:val="24"/>
        </w:rPr>
        <w:t>▲林惠賢校長(中)與</w:t>
      </w:r>
      <w:proofErr w:type="gramStart"/>
      <w:r w:rsidRPr="00310153">
        <w:rPr>
          <w:rFonts w:ascii="新細明體" w:eastAsia="新細明體" w:hAnsi="新細明體" w:cs="新細明體"/>
          <w:kern w:val="0"/>
          <w:szCs w:val="24"/>
        </w:rPr>
        <w:t>化材系</w:t>
      </w:r>
      <w:proofErr w:type="gramEnd"/>
      <w:r w:rsidRPr="00310153">
        <w:rPr>
          <w:rFonts w:ascii="新細明體" w:eastAsia="新細明體" w:hAnsi="新細明體" w:cs="新細明體"/>
          <w:kern w:val="0"/>
          <w:szCs w:val="24"/>
        </w:rPr>
        <w:t>盧俊穎同學(左一)、錢</w:t>
      </w:r>
      <w:proofErr w:type="gramStart"/>
      <w:r w:rsidRPr="00310153">
        <w:rPr>
          <w:rFonts w:ascii="新細明體" w:eastAsia="新細明體" w:hAnsi="新細明體" w:cs="新細明體"/>
          <w:kern w:val="0"/>
          <w:szCs w:val="24"/>
        </w:rPr>
        <w:t>邇</w:t>
      </w:r>
      <w:proofErr w:type="gramEnd"/>
      <w:r w:rsidRPr="00310153">
        <w:rPr>
          <w:rFonts w:ascii="新細明體" w:eastAsia="新細明體" w:hAnsi="新細明體" w:cs="新細明體"/>
          <w:kern w:val="0"/>
          <w:szCs w:val="24"/>
        </w:rPr>
        <w:t>文同學(左二)、幼保系王曼萱同學(右二)、</w:t>
      </w:r>
      <w:proofErr w:type="gramStart"/>
      <w:r w:rsidRPr="00310153">
        <w:rPr>
          <w:rFonts w:ascii="新細明體" w:eastAsia="新細明體" w:hAnsi="新細明體" w:cs="新細明體"/>
          <w:kern w:val="0"/>
          <w:szCs w:val="24"/>
        </w:rPr>
        <w:t>化材系</w:t>
      </w:r>
      <w:proofErr w:type="gramEnd"/>
      <w:r w:rsidRPr="00310153">
        <w:rPr>
          <w:rFonts w:ascii="新細明體" w:eastAsia="新細明體" w:hAnsi="新細明體" w:cs="新細明體"/>
          <w:kern w:val="0"/>
          <w:szCs w:val="24"/>
        </w:rPr>
        <w:t>陳韋辰同學(右</w:t>
      </w:r>
      <w:proofErr w:type="gramStart"/>
      <w:r w:rsidRPr="00310153">
        <w:rPr>
          <w:rFonts w:ascii="新細明體" w:eastAsia="新細明體" w:hAnsi="新細明體" w:cs="新細明體"/>
          <w:kern w:val="0"/>
          <w:szCs w:val="24"/>
        </w:rPr>
        <w:t>一</w:t>
      </w:r>
      <w:proofErr w:type="gramEnd"/>
      <w:r w:rsidRPr="00310153">
        <w:rPr>
          <w:rFonts w:ascii="新細明體" w:eastAsia="新細明體" w:hAnsi="新細明體" w:cs="新細明體"/>
          <w:kern w:val="0"/>
          <w:szCs w:val="24"/>
        </w:rPr>
        <w:t>)合影。</w:t>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陳冠位學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310153">
        <w:rPr>
          <w:rFonts w:ascii="新細明體" w:eastAsia="新細明體" w:hAnsi="新細明體" w:cs="新細明體"/>
          <w:kern w:val="0"/>
          <w:szCs w:val="24"/>
        </w:rPr>
        <w:t>邇</w:t>
      </w:r>
      <w:proofErr w:type="gramEnd"/>
      <w:r w:rsidRPr="00310153">
        <w:rPr>
          <w:rFonts w:ascii="新細明體" w:eastAsia="新細明體" w:hAnsi="新細明體" w:cs="新細明體"/>
          <w:kern w:val="0"/>
          <w:szCs w:val="24"/>
        </w:rPr>
        <w:t>文（旗美高中畢）、許景婷（國立北港農工畢）、殷開秀（敏惠</w:t>
      </w:r>
      <w:proofErr w:type="gramStart"/>
      <w:r w:rsidRPr="00310153">
        <w:rPr>
          <w:rFonts w:ascii="新細明體" w:eastAsia="新細明體" w:hAnsi="新細明體" w:cs="新細明體"/>
          <w:kern w:val="0"/>
          <w:szCs w:val="24"/>
        </w:rPr>
        <w:t>醫專畢</w:t>
      </w:r>
      <w:proofErr w:type="gramEnd"/>
      <w:r w:rsidRPr="00310153">
        <w:rPr>
          <w:rFonts w:ascii="新細明體" w:eastAsia="新細明體" w:hAnsi="新細明體" w:cs="新細明體"/>
          <w:kern w:val="0"/>
          <w:szCs w:val="24"/>
        </w:rPr>
        <w:t>）、陳箴（六龜國中畢）、王曼萱（內埔農工畢），獲林惠賢</w:t>
      </w:r>
      <w:proofErr w:type="gramStart"/>
      <w:r w:rsidRPr="00310153">
        <w:rPr>
          <w:rFonts w:ascii="新細明體" w:eastAsia="新細明體" w:hAnsi="新細明體" w:cs="新細明體"/>
          <w:kern w:val="0"/>
          <w:szCs w:val="24"/>
        </w:rPr>
        <w:t>校長頒輔英</w:t>
      </w:r>
      <w:proofErr w:type="gramEnd"/>
      <w:r w:rsidRPr="00310153">
        <w:rPr>
          <w:rFonts w:ascii="新細明體" w:eastAsia="新細明體" w:hAnsi="新細明體" w:cs="新細明體"/>
          <w:kern w:val="0"/>
          <w:szCs w:val="24"/>
        </w:rPr>
        <w:t>優秀青年獎。</w:t>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傅家芸副學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長指出，盧俊穎就讀應用化學及材料科學系，在校三年相當</w:t>
      </w:r>
      <w:proofErr w:type="gramStart"/>
      <w:r w:rsidRPr="00310153">
        <w:rPr>
          <w:rFonts w:ascii="新細明體" w:eastAsia="新細明體" w:hAnsi="新細明體" w:cs="新細明體"/>
          <w:kern w:val="0"/>
          <w:szCs w:val="24"/>
        </w:rPr>
        <w:t>活躍，</w:t>
      </w:r>
      <w:proofErr w:type="gramEnd"/>
      <w:r w:rsidRPr="00310153">
        <w:rPr>
          <w:rFonts w:ascii="新細明體" w:eastAsia="新細明體" w:hAnsi="新細明體" w:cs="新細明體"/>
          <w:kern w:val="0"/>
          <w:szCs w:val="24"/>
        </w:rPr>
        <w:t>曾擔任</w:t>
      </w:r>
      <w:proofErr w:type="gramStart"/>
      <w:r w:rsidRPr="00310153">
        <w:rPr>
          <w:rFonts w:ascii="新細明體" w:eastAsia="新細明體" w:hAnsi="新細明體" w:cs="新細明體"/>
          <w:kern w:val="0"/>
          <w:szCs w:val="24"/>
        </w:rPr>
        <w:t>化材系系</w:t>
      </w:r>
      <w:proofErr w:type="gramEnd"/>
      <w:r w:rsidRPr="00310153">
        <w:rPr>
          <w:rFonts w:ascii="新細明體" w:eastAsia="新細明體" w:hAnsi="新細明體" w:cs="新細明體"/>
          <w:kern w:val="0"/>
          <w:szCs w:val="24"/>
        </w:rPr>
        <w:t>學會會長、聖誕節活動主持人、志工隊副隊長、第九屆學</w:t>
      </w:r>
      <w:r w:rsidRPr="00310153">
        <w:rPr>
          <w:rFonts w:ascii="新細明體" w:eastAsia="新細明體" w:hAnsi="新細明體" w:cs="新細明體"/>
          <w:kern w:val="0"/>
          <w:szCs w:val="24"/>
        </w:rPr>
        <w:lastRenderedPageBreak/>
        <w:t>生議會議長，同時多次參加志工及研習活動表現亮眼榮登全國大專優秀青年榜。</w:t>
      </w:r>
    </w:p>
    <w:p w:rsidR="00310153" w:rsidRPr="00310153" w:rsidRDefault="00310153" w:rsidP="00310153">
      <w:pPr>
        <w:widowControl/>
        <w:spacing w:after="100" w:afterAutospacing="1"/>
        <w:rPr>
          <w:rFonts w:ascii="新細明體" w:eastAsia="新細明體" w:hAnsi="新細明體" w:cs="新細明體"/>
          <w:kern w:val="0"/>
          <w:szCs w:val="24"/>
        </w:rPr>
      </w:pP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學</w:t>
      </w:r>
      <w:proofErr w:type="gramStart"/>
      <w:r w:rsidRPr="00310153">
        <w:rPr>
          <w:rFonts w:ascii="新細明體" w:eastAsia="新細明體" w:hAnsi="新細明體" w:cs="新細明體"/>
          <w:kern w:val="0"/>
          <w:szCs w:val="24"/>
        </w:rPr>
        <w:t>務</w:t>
      </w:r>
      <w:proofErr w:type="gramEnd"/>
      <w:r w:rsidRPr="00310153">
        <w:rPr>
          <w:rFonts w:ascii="新細明體" w:eastAsia="新細明體" w:hAnsi="新細明體" w:cs="新細明體"/>
          <w:kern w:val="0"/>
          <w:szCs w:val="24"/>
        </w:rPr>
        <w:t>處課外活動指導組鍾坤桂組長說，榮獲高雄市大專優秀青年的王曼萱，幼兒保育暨產業系四年級，曾擔任原young社、</w:t>
      </w:r>
      <w:proofErr w:type="gramStart"/>
      <w:r w:rsidRPr="00310153">
        <w:rPr>
          <w:rFonts w:ascii="新細明體" w:eastAsia="新細明體" w:hAnsi="新細明體" w:cs="新細明體"/>
          <w:kern w:val="0"/>
          <w:szCs w:val="24"/>
        </w:rPr>
        <w:t>春暉社文宣</w:t>
      </w:r>
      <w:proofErr w:type="gramEnd"/>
      <w:r w:rsidRPr="00310153">
        <w:rPr>
          <w:rFonts w:ascii="新細明體" w:eastAsia="新細明體" w:hAnsi="新細明體" w:cs="新細明體"/>
          <w:kern w:val="0"/>
          <w:szCs w:val="24"/>
        </w:rPr>
        <w:t>股長，榮獲大專校院原住民學生獎助學金、幼保系「說故事比賽」第二、三名、輔英科大天使</w:t>
      </w:r>
      <w:proofErr w:type="gramStart"/>
      <w:r w:rsidRPr="00310153">
        <w:rPr>
          <w:rFonts w:ascii="新細明體" w:eastAsia="新細明體" w:hAnsi="新細明體" w:cs="新細明體"/>
          <w:kern w:val="0"/>
          <w:szCs w:val="24"/>
        </w:rPr>
        <w:t>盃</w:t>
      </w:r>
      <w:proofErr w:type="gramEnd"/>
      <w:r w:rsidRPr="00310153">
        <w:rPr>
          <w:rFonts w:ascii="新細明體" w:eastAsia="新細明體" w:hAnsi="新細明體" w:cs="新細明體"/>
          <w:kern w:val="0"/>
          <w:szCs w:val="24"/>
        </w:rPr>
        <w:t>第二名，以及全國啦啦隊錦標賽－大專女子新秀組第三名，文武兼備。</w:t>
      </w:r>
    </w:p>
    <w:p w:rsidR="00310153" w:rsidRPr="00310153" w:rsidRDefault="00310153" w:rsidP="00310153">
      <w:pPr>
        <w:widowControl/>
        <w:spacing w:after="100" w:afterAutospacing="1"/>
        <w:rPr>
          <w:ins w:id="0" w:author="Unknown"/>
          <w:rFonts w:ascii="新細明體" w:eastAsia="新細明體" w:hAnsi="新細明體" w:cs="新細明體" w:hint="eastAsia"/>
          <w:kern w:val="0"/>
          <w:szCs w:val="24"/>
        </w:rPr>
      </w:pPr>
      <w:proofErr w:type="gramStart"/>
      <w:r w:rsidRPr="00310153">
        <w:rPr>
          <w:rFonts w:ascii="新細明體" w:eastAsia="新細明體" w:hAnsi="新細明體" w:cs="新細明體"/>
          <w:kern w:val="0"/>
          <w:szCs w:val="24"/>
        </w:rPr>
        <w:t>獲選輔英</w:t>
      </w:r>
      <w:proofErr w:type="gramEnd"/>
      <w:r w:rsidRPr="00310153">
        <w:rPr>
          <w:rFonts w:ascii="新細明體" w:eastAsia="新細明體" w:hAnsi="新細明體" w:cs="新細明體"/>
          <w:kern w:val="0"/>
          <w:szCs w:val="24"/>
        </w:rPr>
        <w:t>優秀青年的護理系殷開秀，曾擔任學生自治會執行長、社團部長，全校社團期初、期末社長會議總召，她與學生會於去年榮獲大專校院學生會成果展「</w:t>
      </w:r>
      <w:proofErr w:type="gramStart"/>
      <w:r w:rsidRPr="00310153">
        <w:rPr>
          <w:rFonts w:ascii="新細明體" w:eastAsia="新細明體" w:hAnsi="新細明體" w:cs="新細明體"/>
          <w:kern w:val="0"/>
          <w:szCs w:val="24"/>
        </w:rPr>
        <w:t>學治單冠獎</w:t>
      </w:r>
      <w:proofErr w:type="gramEnd"/>
      <w:r w:rsidRPr="00310153">
        <w:rPr>
          <w:rFonts w:ascii="新細明體" w:eastAsia="新細明體" w:hAnsi="新細明體" w:cs="新細明體"/>
          <w:kern w:val="0"/>
          <w:szCs w:val="24"/>
        </w:rPr>
        <w:t>」，也多次參加宮廟中元普渡、</w:t>
      </w:r>
      <w:proofErr w:type="gramStart"/>
      <w:r w:rsidRPr="00310153">
        <w:rPr>
          <w:rFonts w:ascii="新細明體" w:eastAsia="新細明體" w:hAnsi="新細明體" w:cs="新細明體"/>
          <w:kern w:val="0"/>
          <w:szCs w:val="24"/>
        </w:rPr>
        <w:t>祈</w:t>
      </w:r>
      <w:proofErr w:type="gramEnd"/>
      <w:r w:rsidRPr="00310153">
        <w:rPr>
          <w:rFonts w:ascii="新細明體" w:eastAsia="新細明體" w:hAnsi="新細明體" w:cs="新細明體"/>
          <w:kern w:val="0"/>
          <w:szCs w:val="24"/>
        </w:rPr>
        <w:t>安清</w:t>
      </w:r>
      <w:proofErr w:type="gramStart"/>
      <w:r w:rsidRPr="00310153">
        <w:rPr>
          <w:rFonts w:ascii="新細明體" w:eastAsia="新細明體" w:hAnsi="新細明體" w:cs="新細明體"/>
          <w:kern w:val="0"/>
          <w:szCs w:val="24"/>
        </w:rPr>
        <w:t>醮</w:t>
      </w:r>
      <w:proofErr w:type="gramEnd"/>
      <w:r w:rsidRPr="00310153">
        <w:rPr>
          <w:rFonts w:ascii="新細明體" w:eastAsia="新細明體" w:hAnsi="新細明體" w:cs="新細明體"/>
          <w:kern w:val="0"/>
          <w:szCs w:val="24"/>
        </w:rPr>
        <w:t>大典擔任志工。</w:t>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許景婷就讀</w:t>
      </w:r>
      <w:proofErr w:type="gramStart"/>
      <w:r w:rsidRPr="00310153">
        <w:rPr>
          <w:rFonts w:ascii="新細明體" w:eastAsia="新細明體" w:hAnsi="新細明體" w:cs="新細明體"/>
          <w:kern w:val="0"/>
          <w:szCs w:val="24"/>
        </w:rPr>
        <w:t>化材系</w:t>
      </w:r>
      <w:proofErr w:type="gramEnd"/>
      <w:r w:rsidRPr="00310153">
        <w:rPr>
          <w:rFonts w:ascii="新細明體" w:eastAsia="新細明體" w:hAnsi="新細明體" w:cs="新細明體"/>
          <w:kern w:val="0"/>
          <w:szCs w:val="24"/>
        </w:rPr>
        <w:t>，曾任學生自治會副會長、學藝股長、聖誕節活動主持人。獲「光芒心發現，微笑迎黎明」標語活動競賽優等、第十五屆「課外閱讀學程」心得作文比賽大學部優秀作品。</w:t>
      </w:r>
    </w:p>
    <w:p w:rsidR="00310153" w:rsidRPr="00310153" w:rsidRDefault="00310153" w:rsidP="00310153">
      <w:pPr>
        <w:widowControl/>
        <w:spacing w:after="100" w:afterAutospacing="1"/>
        <w:rPr>
          <w:ins w:id="1" w:author="Unknown"/>
          <w:rFonts w:ascii="新細明體" w:eastAsia="新細明體" w:hAnsi="新細明體" w:cs="新細明體"/>
          <w:kern w:val="0"/>
          <w:szCs w:val="24"/>
        </w:rPr>
      </w:pPr>
      <w:proofErr w:type="gramStart"/>
      <w:r w:rsidRPr="00310153">
        <w:rPr>
          <w:rFonts w:ascii="新細明體" w:eastAsia="新細明體" w:hAnsi="新細明體" w:cs="新細明體"/>
          <w:kern w:val="0"/>
          <w:szCs w:val="24"/>
        </w:rPr>
        <w:t>化材系</w:t>
      </w:r>
      <w:proofErr w:type="gramEnd"/>
      <w:r w:rsidRPr="00310153">
        <w:rPr>
          <w:rFonts w:ascii="新細明體" w:eastAsia="新細明體" w:hAnsi="新細明體" w:cs="新細明體"/>
          <w:kern w:val="0"/>
          <w:szCs w:val="24"/>
        </w:rPr>
        <w:t>陳韋辰勇奪高雄市2020 Maker創意發明競賽創意作品類第一名、2021 IEYI世界</w:t>
      </w:r>
      <w:proofErr w:type="gramStart"/>
      <w:r w:rsidRPr="00310153">
        <w:rPr>
          <w:rFonts w:ascii="新細明體" w:eastAsia="新細明體" w:hAnsi="新細明體" w:cs="新細明體"/>
          <w:kern w:val="0"/>
          <w:szCs w:val="24"/>
        </w:rPr>
        <w:t>青少年創客發明</w:t>
      </w:r>
      <w:proofErr w:type="gramEnd"/>
      <w:r w:rsidRPr="00310153">
        <w:rPr>
          <w:rFonts w:ascii="新細明體" w:eastAsia="新細明體" w:hAnsi="新細明體" w:cs="新細明體"/>
          <w:kern w:val="0"/>
          <w:szCs w:val="24"/>
        </w:rPr>
        <w:t>展暨台灣選拔賽銅牌獎、第十七屆全國高中職太陽能</w:t>
      </w:r>
    </w:p>
    <w:p w:rsidR="00310153" w:rsidRPr="00310153" w:rsidRDefault="00310153" w:rsidP="00310153">
      <w:pPr>
        <w:widowControl/>
        <w:spacing w:after="100" w:afterAutospacing="1"/>
        <w:rPr>
          <w:rFonts w:ascii="新細明體" w:eastAsia="新細明體" w:hAnsi="新細明體" w:cs="新細明體"/>
          <w:kern w:val="0"/>
          <w:szCs w:val="24"/>
        </w:rPr>
      </w:pPr>
      <w:r w:rsidRPr="00310153">
        <w:rPr>
          <w:rFonts w:ascii="新細明體" w:eastAsia="新細明體" w:hAnsi="新細明體" w:cs="新細明體"/>
          <w:kern w:val="0"/>
          <w:szCs w:val="24"/>
        </w:rPr>
        <w:t>護理系陳箴曾擔任原young社社長、副班長，曾獲全校創意啦</w:t>
      </w:r>
      <w:proofErr w:type="gramStart"/>
      <w:r w:rsidRPr="00310153">
        <w:rPr>
          <w:rFonts w:ascii="新細明體" w:eastAsia="新細明體" w:hAnsi="新細明體" w:cs="新細明體"/>
          <w:kern w:val="0"/>
          <w:szCs w:val="24"/>
        </w:rPr>
        <w:t>啦</w:t>
      </w:r>
      <w:proofErr w:type="gramEnd"/>
      <w:r w:rsidRPr="00310153">
        <w:rPr>
          <w:rFonts w:ascii="新細明體" w:eastAsia="新細明體" w:hAnsi="新細明體" w:cs="新細明體"/>
          <w:kern w:val="0"/>
          <w:szCs w:val="24"/>
        </w:rPr>
        <w:t>舞競賽第一名、輔英科大天使</w:t>
      </w:r>
      <w:proofErr w:type="gramStart"/>
      <w:r w:rsidRPr="00310153">
        <w:rPr>
          <w:rFonts w:ascii="新細明體" w:eastAsia="新細明體" w:hAnsi="新細明體" w:cs="新細明體"/>
          <w:kern w:val="0"/>
          <w:szCs w:val="24"/>
        </w:rPr>
        <w:t>盃</w:t>
      </w:r>
      <w:proofErr w:type="gramEnd"/>
      <w:r w:rsidRPr="00310153">
        <w:rPr>
          <w:rFonts w:ascii="新細明體" w:eastAsia="新細明體" w:hAnsi="新細明體" w:cs="新細明體"/>
          <w:kern w:val="0"/>
          <w:szCs w:val="24"/>
        </w:rPr>
        <w:t>第二、第四名。</w:t>
      </w:r>
      <w:r w:rsidRPr="00310153">
        <w:rPr>
          <w:rFonts w:ascii="新細明體" w:eastAsia="新細明體" w:hAnsi="新細明體" w:cs="新細明體"/>
          <w:kern w:val="0"/>
          <w:szCs w:val="24"/>
        </w:rPr>
        <w:br/>
      </w:r>
      <w:proofErr w:type="gramStart"/>
      <w:r w:rsidRPr="00310153">
        <w:rPr>
          <w:rFonts w:ascii="新細明體" w:eastAsia="新細明體" w:hAnsi="新細明體" w:cs="新細明體"/>
          <w:kern w:val="0"/>
          <w:szCs w:val="24"/>
        </w:rPr>
        <w:t>化材系錢邇</w:t>
      </w:r>
      <w:proofErr w:type="gramEnd"/>
      <w:r w:rsidRPr="00310153">
        <w:rPr>
          <w:rFonts w:ascii="新細明體" w:eastAsia="新細明體" w:hAnsi="新細明體" w:cs="新細明體"/>
          <w:kern w:val="0"/>
          <w:szCs w:val="24"/>
        </w:rPr>
        <w:t>文現任畢聯會會長，曾任學生議會議長、糾察隊小隊長，並</w:t>
      </w:r>
      <w:proofErr w:type="gramStart"/>
      <w:r w:rsidRPr="00310153">
        <w:rPr>
          <w:rFonts w:ascii="新細明體" w:eastAsia="新細明體" w:hAnsi="新細明體" w:cs="新細明體"/>
          <w:kern w:val="0"/>
          <w:szCs w:val="24"/>
        </w:rPr>
        <w:t>曾奪校內</w:t>
      </w:r>
      <w:proofErr w:type="gramEnd"/>
      <w:r w:rsidRPr="00310153">
        <w:rPr>
          <w:rFonts w:ascii="新細明體" w:eastAsia="新細明體" w:hAnsi="新細明體" w:cs="新細明體"/>
          <w:kern w:val="0"/>
          <w:szCs w:val="24"/>
        </w:rPr>
        <w:t>化學科競賽第二名。</w:t>
      </w:r>
    </w:p>
    <w:p w:rsidR="00310153" w:rsidRPr="00310153" w:rsidRDefault="00310153" w:rsidP="00310153">
      <w:pPr>
        <w:widowControl/>
        <w:spacing w:after="100" w:afterAutospacing="1"/>
        <w:rPr>
          <w:rFonts w:ascii="新細明體" w:eastAsia="新細明體" w:hAnsi="新細明體" w:cs="新細明體"/>
          <w:kern w:val="0"/>
          <w:szCs w:val="24"/>
        </w:rPr>
      </w:pPr>
      <w:bookmarkStart w:id="2" w:name="_GoBack"/>
      <w:bookmarkEnd w:id="2"/>
      <w:r w:rsidRPr="00310153">
        <w:rPr>
          <w:rFonts w:ascii="新細明體" w:eastAsia="新細明體" w:hAnsi="新細明體" w:cs="新細明體"/>
          <w:kern w:val="0"/>
          <w:szCs w:val="24"/>
        </w:rPr>
        <w:t>護理系林妤婕曾擔任班長、副班長、學藝股長，及健康休閒社副社長、行政股長，獲頒社團經營師學生班證書、通過基本救命術(BLS)訓練課程，課業與專業表現皆亮眼。（圖</w:t>
      </w:r>
      <w:proofErr w:type="gramStart"/>
      <w:r w:rsidRPr="00310153">
        <w:rPr>
          <w:rFonts w:ascii="新細明體" w:eastAsia="新細明體" w:hAnsi="新細明體" w:cs="新細明體"/>
          <w:kern w:val="0"/>
          <w:szCs w:val="24"/>
        </w:rPr>
        <w:t>╱</w:t>
      </w:r>
      <w:proofErr w:type="gramEnd"/>
      <w:r w:rsidRPr="00310153">
        <w:rPr>
          <w:rFonts w:ascii="新細明體" w:eastAsia="新細明體" w:hAnsi="新細明體" w:cs="新細明體"/>
          <w:kern w:val="0"/>
          <w:szCs w:val="24"/>
        </w:rPr>
        <w:t>輔英科大提供）</w:t>
      </w:r>
    </w:p>
    <w:p w:rsidR="003F2D3E" w:rsidRPr="00C03521" w:rsidRDefault="003F2D3E" w:rsidP="00C03521">
      <w:pPr>
        <w:widowControl/>
        <w:tabs>
          <w:tab w:val="left" w:pos="1200"/>
        </w:tabs>
        <w:spacing w:before="100" w:beforeAutospacing="1" w:after="100" w:afterAutospacing="1" w:line="627" w:lineRule="atLeast"/>
        <w:ind w:firstLineChars="200" w:firstLine="480"/>
        <w:outlineLvl w:val="0"/>
      </w:pPr>
    </w:p>
    <w:sectPr w:rsidR="003F2D3E" w:rsidRPr="00C0352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9"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E56A3"/>
    <w:rsid w:val="002F3959"/>
    <w:rsid w:val="002F5A04"/>
    <w:rsid w:val="00310153"/>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806C7"/>
    <w:rsid w:val="00AA22A6"/>
    <w:rsid w:val="00AA3F3F"/>
    <w:rsid w:val="00AA63FF"/>
    <w:rsid w:val="00AB62E5"/>
    <w:rsid w:val="00AF398D"/>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tmp"/><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2025-10-22T02:39:00Z</dcterms:created>
  <dcterms:modified xsi:type="dcterms:W3CDTF">2025-10-22T02:40:00Z</dcterms:modified>
</cp:coreProperties>
</file>